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681793" w:rsidRDefault="002B1B2C" w:rsidP="00286567">
      <w:pPr>
        <w:ind w:left="720" w:hanging="720"/>
        <w:jc w:val="center"/>
        <w:rPr>
          <w:rFonts w:asciiTheme="minorHAnsi" w:hAnsiTheme="minorHAnsi" w:cstheme="minorHAnsi"/>
          <w:b/>
        </w:rPr>
      </w:pPr>
      <w:r w:rsidRPr="00681793">
        <w:rPr>
          <w:rFonts w:asciiTheme="minorHAnsi" w:hAnsiTheme="minorHAnsi" w:cstheme="minorHAnsi"/>
          <w:b/>
        </w:rPr>
        <w:t>ATTACHMENT A1</w:t>
      </w:r>
    </w:p>
    <w:p w14:paraId="59A7BBCC" w14:textId="77777777" w:rsidR="001A39DF" w:rsidRPr="00681793" w:rsidRDefault="003213F6" w:rsidP="00286567">
      <w:pPr>
        <w:ind w:left="720" w:hanging="720"/>
        <w:jc w:val="center"/>
        <w:rPr>
          <w:rFonts w:asciiTheme="minorHAnsi" w:hAnsiTheme="minorHAnsi" w:cstheme="minorHAnsi"/>
          <w:b/>
        </w:rPr>
      </w:pPr>
      <w:r w:rsidRPr="00681793">
        <w:rPr>
          <w:rFonts w:asciiTheme="minorHAnsi" w:hAnsiTheme="minorHAnsi" w:cstheme="minorHAnsi"/>
          <w:b/>
        </w:rPr>
        <w:t>INDIANA VETERAN OWNED SMALL BUSINESS</w:t>
      </w:r>
      <w:r w:rsidR="009625ED" w:rsidRPr="00681793">
        <w:rPr>
          <w:rFonts w:asciiTheme="minorHAnsi" w:hAnsiTheme="minorHAnsi" w:cstheme="minorHAnsi"/>
          <w:b/>
        </w:rPr>
        <w:t xml:space="preserve"> </w:t>
      </w:r>
      <w:r w:rsidR="001A39DF" w:rsidRPr="00681793">
        <w:rPr>
          <w:rFonts w:asciiTheme="minorHAnsi" w:hAnsiTheme="minorHAnsi" w:cstheme="minorHAnsi"/>
          <w:b/>
        </w:rPr>
        <w:t xml:space="preserve">RFP </w:t>
      </w:r>
      <w:r w:rsidR="00F707EC" w:rsidRPr="00681793">
        <w:rPr>
          <w:rFonts w:asciiTheme="minorHAnsi" w:hAnsiTheme="minorHAnsi" w:cstheme="minorHAnsi"/>
          <w:b/>
        </w:rPr>
        <w:t xml:space="preserve">SUBCONTRACTOR </w:t>
      </w:r>
    </w:p>
    <w:p w14:paraId="654FB116" w14:textId="11D00A91" w:rsidR="00EB5ECB" w:rsidRPr="00681793" w:rsidRDefault="00F707EC" w:rsidP="00C51F8B">
      <w:pPr>
        <w:ind w:left="720" w:hanging="720"/>
        <w:jc w:val="center"/>
        <w:rPr>
          <w:rFonts w:asciiTheme="minorHAnsi" w:hAnsiTheme="minorHAnsi" w:cstheme="minorHAnsi"/>
          <w:b/>
        </w:rPr>
      </w:pPr>
      <w:r w:rsidRPr="00681793">
        <w:rPr>
          <w:rFonts w:asciiTheme="minorHAnsi" w:hAnsiTheme="minorHAnsi" w:cstheme="minorHAnsi"/>
          <w:b/>
        </w:rPr>
        <w:t>COMMITMENT FORM</w:t>
      </w:r>
      <w:r w:rsidR="00C51F8B" w:rsidRPr="00681793">
        <w:rPr>
          <w:rStyle w:val="FootnoteReference"/>
          <w:rFonts w:asciiTheme="minorHAnsi" w:hAnsiTheme="minorHAnsi" w:cstheme="minorHAnsi"/>
          <w:b/>
        </w:rPr>
        <w:footnoteReference w:id="1"/>
      </w:r>
    </w:p>
    <w:p w14:paraId="5A3D4994" w14:textId="77777777" w:rsidR="000A255B" w:rsidRPr="00681793" w:rsidRDefault="000A255B" w:rsidP="00404F0D">
      <w:pPr>
        <w:rPr>
          <w:rFonts w:asciiTheme="minorHAnsi" w:hAnsiTheme="minorHAnsi" w:cstheme="minorHAnsi"/>
        </w:rPr>
      </w:pPr>
    </w:p>
    <w:p w14:paraId="4D1AE306" w14:textId="6F4406E5" w:rsidR="00AE5ABC" w:rsidRPr="006B1296" w:rsidRDefault="00CA076A" w:rsidP="00AE5ABC">
      <w:pPr>
        <w:rPr>
          <w:rFonts w:asciiTheme="minorHAnsi" w:hAnsiTheme="minorHAnsi" w:cstheme="minorHAnsi"/>
        </w:rPr>
      </w:pPr>
      <w:r w:rsidRPr="00681793">
        <w:rPr>
          <w:rFonts w:asciiTheme="minorHAnsi" w:hAnsiTheme="minorHAnsi" w:cstheme="minorHAnsi"/>
        </w:rPr>
        <w:t xml:space="preserve">If participation is met through use of </w:t>
      </w:r>
      <w:r w:rsidR="00C97F04" w:rsidRPr="00681793">
        <w:rPr>
          <w:rFonts w:asciiTheme="minorHAnsi" w:hAnsiTheme="minorHAnsi" w:cstheme="minorHAnsi"/>
        </w:rPr>
        <w:t xml:space="preserve">respondents </w:t>
      </w:r>
      <w:r w:rsidRPr="00681793">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681793">
        <w:rPr>
          <w:rFonts w:asciiTheme="minorHAnsi" w:hAnsiTheme="minorHAnsi" w:cstheme="minorHAnsi"/>
          <w:color w:val="000000"/>
        </w:rPr>
        <w:t>The amount entered in “</w:t>
      </w:r>
      <w:r w:rsidRPr="00681793">
        <w:rPr>
          <w:rFonts w:asciiTheme="minorHAnsi" w:hAnsiTheme="minorHAnsi" w:cstheme="minorHAnsi"/>
          <w:b/>
        </w:rPr>
        <w:t>TOTAL BID AMOUNT</w:t>
      </w:r>
      <w:r w:rsidRPr="00681793">
        <w:rPr>
          <w:rFonts w:asciiTheme="minorHAnsi" w:hAnsiTheme="minorHAnsi" w:cstheme="minorHAnsi"/>
          <w:color w:val="000000"/>
        </w:rPr>
        <w:t xml:space="preserve">” should match the amount entered in the </w:t>
      </w:r>
      <w:r w:rsidRPr="00681793">
        <w:rPr>
          <w:rFonts w:asciiTheme="minorHAnsi" w:hAnsiTheme="minorHAnsi" w:cstheme="minorHAnsi"/>
        </w:rPr>
        <w:t>Attachment D</w:t>
      </w:r>
      <w:r w:rsidRPr="00681793">
        <w:rPr>
          <w:rFonts w:asciiTheme="minorHAnsi" w:hAnsiTheme="minorHAnsi" w:cstheme="minorHAnsi"/>
          <w:color w:val="000000"/>
        </w:rPr>
        <w:t>, Cost Proposal Template</w:t>
      </w:r>
      <w:r w:rsidR="00C97F04" w:rsidRPr="00681793">
        <w:rPr>
          <w:rFonts w:asciiTheme="minorHAnsi" w:hAnsiTheme="minorHAnsi" w:cstheme="minorHAnsi"/>
          <w:color w:val="000000"/>
        </w:rPr>
        <w:t xml:space="preserve"> </w:t>
      </w:r>
      <w:r w:rsidR="00681793" w:rsidRPr="00681793">
        <w:rPr>
          <w:rFonts w:asciiTheme="minorHAnsi" w:hAnsiTheme="minorHAnsi" w:cstheme="minorHAnsi"/>
        </w:rPr>
        <w:t>on the Cost Summary tab in cell C10</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681793" w:rsidRDefault="00CA076A" w:rsidP="00CA076A">
      <w:pPr>
        <w:rPr>
          <w:rFonts w:asciiTheme="minorHAnsi" w:hAnsiTheme="minorHAnsi" w:cstheme="minorHAnsi"/>
          <w:color w:val="000000"/>
        </w:rPr>
      </w:pPr>
      <w:r w:rsidRPr="00681793">
        <w:rPr>
          <w:rFonts w:asciiTheme="minorHAnsi" w:hAnsiTheme="minorHAnsi" w:cstheme="minorHAnsi"/>
          <w:color w:val="000000"/>
        </w:rPr>
        <w:t xml:space="preserve">If the </w:t>
      </w:r>
      <w:r w:rsidR="0076338B" w:rsidRPr="00681793">
        <w:rPr>
          <w:rFonts w:asciiTheme="minorHAnsi" w:hAnsiTheme="minorHAnsi" w:cstheme="minorHAnsi"/>
          <w:color w:val="000000"/>
        </w:rPr>
        <w:t xml:space="preserve">Respondent </w:t>
      </w:r>
      <w:r w:rsidRPr="00681793">
        <w:rPr>
          <w:rFonts w:asciiTheme="minorHAnsi" w:hAnsiTheme="minorHAnsi" w:cstheme="minorHAnsi"/>
          <w:color w:val="000000"/>
        </w:rPr>
        <w:t>to the</w:t>
      </w:r>
      <w:r w:rsidR="00404A09" w:rsidRPr="00681793">
        <w:rPr>
          <w:rFonts w:asciiTheme="minorHAnsi" w:hAnsiTheme="minorHAnsi" w:cstheme="minorHAnsi"/>
          <w:color w:val="000000"/>
        </w:rPr>
        <w:t xml:space="preserve"> solicitation</w:t>
      </w:r>
      <w:r w:rsidRPr="00681793">
        <w:rPr>
          <w:rFonts w:asciiTheme="minorHAnsi" w:hAnsiTheme="minorHAnsi" w:cstheme="minorHAnsi"/>
          <w:color w:val="000000"/>
        </w:rPr>
        <w:t xml:space="preserve"> is an IVOSB certified entity, the letter confirming same should be submitted with their response.</w:t>
      </w:r>
      <w:r w:rsidR="00825C89" w:rsidRPr="00681793">
        <w:rPr>
          <w:rFonts w:asciiTheme="minorHAnsi" w:hAnsiTheme="minorHAnsi" w:cstheme="minorHAnsi"/>
          <w:color w:val="000000"/>
        </w:rPr>
        <w:t xml:space="preserve">  </w:t>
      </w:r>
      <w:r w:rsidR="00027C34" w:rsidRPr="00681793">
        <w:rPr>
          <w:rFonts w:asciiTheme="minorHAnsi" w:hAnsiTheme="minorHAnsi" w:cstheme="minorHAnsi"/>
          <w:color w:val="000000"/>
        </w:rPr>
        <w:t>Therefore,</w:t>
      </w:r>
      <w:r w:rsidRPr="00681793">
        <w:rPr>
          <w:rFonts w:asciiTheme="minorHAnsi" w:hAnsiTheme="minorHAnsi" w:cstheme="minorHAnsi"/>
          <w:color w:val="000000"/>
        </w:rPr>
        <w:t xml:space="preserve"> the </w:t>
      </w:r>
      <w:r w:rsidR="0076338B" w:rsidRPr="00681793">
        <w:rPr>
          <w:rFonts w:asciiTheme="minorHAnsi" w:hAnsiTheme="minorHAnsi" w:cstheme="minorHAnsi"/>
          <w:color w:val="000000"/>
        </w:rPr>
        <w:t xml:space="preserve">Respondent </w:t>
      </w:r>
      <w:r w:rsidRPr="00681793">
        <w:rPr>
          <w:rFonts w:asciiTheme="minorHAnsi" w:hAnsiTheme="minorHAnsi" w:cstheme="minorHAnsi"/>
          <w:color w:val="000000"/>
        </w:rPr>
        <w:t xml:space="preserve">has the responsibility to alert IDOA of their certification.  The IVOSB </w:t>
      </w:r>
      <w:r w:rsidR="0076338B" w:rsidRPr="00681793">
        <w:rPr>
          <w:rFonts w:asciiTheme="minorHAnsi" w:hAnsiTheme="minorHAnsi" w:cstheme="minorHAnsi"/>
          <w:color w:val="000000"/>
        </w:rPr>
        <w:t xml:space="preserve">Respondent </w:t>
      </w:r>
      <w:r w:rsidRPr="00681793">
        <w:rPr>
          <w:rFonts w:asciiTheme="minorHAnsi" w:hAnsiTheme="minorHAnsi" w:cstheme="minorHAnsi"/>
          <w:color w:val="000000"/>
        </w:rPr>
        <w:t xml:space="preserve">will receive the total points for the IVOSB evaluation criteria per section 3.2.7. Additional ISVOB subcontractors must be included if the IVOSB </w:t>
      </w:r>
      <w:r w:rsidR="0076338B" w:rsidRPr="00681793">
        <w:rPr>
          <w:rFonts w:asciiTheme="minorHAnsi" w:hAnsiTheme="minorHAnsi" w:cstheme="minorHAnsi"/>
          <w:color w:val="000000"/>
        </w:rPr>
        <w:t xml:space="preserve">Respondent </w:t>
      </w:r>
      <w:r w:rsidRPr="00681793">
        <w:rPr>
          <w:rFonts w:asciiTheme="minorHAnsi" w:hAnsiTheme="minorHAnsi" w:cstheme="minorHAnsi"/>
          <w:color w:val="000000"/>
        </w:rPr>
        <w:t>is seeking the additional bonus point.</w:t>
      </w:r>
    </w:p>
    <w:p w14:paraId="63B9C2CE" w14:textId="77777777" w:rsidR="00CA076A" w:rsidRPr="00681793" w:rsidRDefault="00CA076A" w:rsidP="00CA076A">
      <w:pPr>
        <w:rPr>
          <w:rFonts w:asciiTheme="minorHAnsi" w:hAnsiTheme="minorHAnsi" w:cstheme="minorHAnsi"/>
        </w:rPr>
      </w:pPr>
    </w:p>
    <w:p w14:paraId="687356A3" w14:textId="77777777" w:rsidR="00CA076A" w:rsidRPr="00681793" w:rsidRDefault="00CA076A" w:rsidP="00CA076A">
      <w:pPr>
        <w:rPr>
          <w:rFonts w:asciiTheme="minorHAnsi" w:hAnsiTheme="minorHAnsi" w:cstheme="minorHAnsi"/>
        </w:rPr>
      </w:pPr>
      <w:r w:rsidRPr="00681793">
        <w:rPr>
          <w:rFonts w:asciiTheme="minorHAnsi" w:hAnsiTheme="minorHAnsi" w:cstheme="minorHAnsi"/>
          <w:color w:val="000000"/>
        </w:rPr>
        <w:t xml:space="preserve">The IVOSB respondent must list their </w:t>
      </w:r>
      <w:r w:rsidRPr="00681793">
        <w:rPr>
          <w:rFonts w:asciiTheme="minorHAnsi" w:hAnsiTheme="minorHAnsi" w:cstheme="minorHAnsi"/>
          <w:b/>
          <w:color w:val="000000"/>
        </w:rPr>
        <w:t>company contact information only</w:t>
      </w:r>
      <w:r w:rsidRPr="00681793">
        <w:rPr>
          <w:rFonts w:asciiTheme="minorHAnsi" w:hAnsiTheme="minorHAnsi" w:cstheme="minorHAnsi"/>
          <w:color w:val="000000"/>
        </w:rPr>
        <w:t xml:space="preserve"> on the IVOSB Subcontractor Commitment Form.</w:t>
      </w:r>
    </w:p>
    <w:p w14:paraId="2BCFAA72" w14:textId="77777777" w:rsidR="00CA076A" w:rsidRPr="00681793" w:rsidRDefault="00CA076A" w:rsidP="00CA076A">
      <w:pPr>
        <w:rPr>
          <w:rFonts w:asciiTheme="minorHAnsi" w:hAnsiTheme="minorHAnsi" w:cstheme="minorHAnsi"/>
        </w:rPr>
      </w:pPr>
    </w:p>
    <w:p w14:paraId="58CA9B39" w14:textId="4A7F11F9" w:rsidR="00CA076A" w:rsidRPr="00681793" w:rsidRDefault="00CA076A" w:rsidP="00CA076A">
      <w:pPr>
        <w:rPr>
          <w:rFonts w:asciiTheme="minorHAnsi" w:hAnsiTheme="minorHAnsi" w:cstheme="minorHAnsi"/>
        </w:rPr>
      </w:pPr>
      <w:r w:rsidRPr="00681793">
        <w:rPr>
          <w:rFonts w:asciiTheme="minorHAnsi" w:hAnsiTheme="minorHAnsi" w:cstheme="minorHAnsi"/>
        </w:rPr>
        <w:t xml:space="preserve">Failure to address these goals may impact the evaluation of your Proposal. The Department </w:t>
      </w:r>
      <w:r w:rsidR="00E4592F" w:rsidRPr="00681793">
        <w:rPr>
          <w:rFonts w:asciiTheme="minorHAnsi" w:hAnsiTheme="minorHAnsi" w:cstheme="minorHAnsi"/>
        </w:rPr>
        <w:t>will</w:t>
      </w:r>
      <w:r w:rsidR="00C97F04" w:rsidRPr="00681793">
        <w:rPr>
          <w:rFonts w:asciiTheme="minorHAnsi" w:hAnsiTheme="minorHAnsi" w:cstheme="minorHAnsi"/>
        </w:rPr>
        <w:t xml:space="preserve"> </w:t>
      </w:r>
      <w:r w:rsidRPr="00681793">
        <w:rPr>
          <w:rFonts w:asciiTheme="minorHAnsi" w:hAnsiTheme="minorHAnsi" w:cstheme="minorHAnsi"/>
        </w:rPr>
        <w:t>verify all information included on the IVOSB Subcontractor Commitment Form.</w:t>
      </w:r>
    </w:p>
    <w:p w14:paraId="6FB1C24E" w14:textId="77777777" w:rsidR="00CA076A" w:rsidRPr="00681793" w:rsidRDefault="00CA076A" w:rsidP="00CA076A">
      <w:pPr>
        <w:ind w:left="720"/>
        <w:rPr>
          <w:rFonts w:asciiTheme="minorHAnsi" w:hAnsiTheme="minorHAnsi" w:cstheme="minorHAnsi"/>
          <w:b/>
        </w:rPr>
      </w:pPr>
    </w:p>
    <w:p w14:paraId="11781A0F" w14:textId="77777777" w:rsidR="00CA076A" w:rsidRPr="00681793" w:rsidRDefault="00CA076A" w:rsidP="00CA076A">
      <w:pPr>
        <w:rPr>
          <w:rFonts w:asciiTheme="minorHAnsi" w:hAnsiTheme="minorHAnsi" w:cstheme="minorHAnsi"/>
          <w:b/>
        </w:rPr>
      </w:pPr>
      <w:r w:rsidRPr="00681793">
        <w:rPr>
          <w:rFonts w:asciiTheme="minorHAnsi" w:hAnsiTheme="minorHAnsi" w:cstheme="minorHAnsi"/>
          <w:b/>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534C2F25"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681793">
              <w:rPr>
                <w:rFonts w:asciiTheme="minorHAnsi" w:hAnsiTheme="minorHAnsi" w:cstheme="minorHAnsi"/>
                <w:b/>
                <w:sz w:val="22"/>
              </w:rPr>
              <w:t>25-80349</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995062895">
    <w:abstractNumId w:val="4"/>
  </w:num>
  <w:num w:numId="2" w16cid:durableId="1176306639">
    <w:abstractNumId w:val="3"/>
  </w:num>
  <w:num w:numId="3" w16cid:durableId="1767113537">
    <w:abstractNumId w:val="1"/>
  </w:num>
  <w:num w:numId="4" w16cid:durableId="564530652">
    <w:abstractNumId w:val="0"/>
  </w:num>
  <w:num w:numId="5" w16cid:durableId="168305042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06837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01A6"/>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1793"/>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3</TotalTime>
  <Pages>3</Pages>
  <Words>818</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6152</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March, Kevin</cp:lastModifiedBy>
  <cp:revision>3</cp:revision>
  <cp:lastPrinted>2015-04-22T14:59:00Z</cp:lastPrinted>
  <dcterms:created xsi:type="dcterms:W3CDTF">2022-04-05T11:07:00Z</dcterms:created>
  <dcterms:modified xsi:type="dcterms:W3CDTF">2024-10-11T16:37:00Z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